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209609D4" w14:textId="77777777" w:rsidTr="00F320AA">
        <w:trPr>
          <w:cantSplit/>
        </w:trPr>
        <w:tc>
          <w:tcPr>
            <w:tcW w:w="1418" w:type="dxa"/>
            <w:vAlign w:val="center"/>
          </w:tcPr>
          <w:p w14:paraId="6C993465" w14:textId="77777777" w:rsidR="00F320AA" w:rsidRPr="00DF23FC" w:rsidRDefault="00F320AA" w:rsidP="00F320AA">
            <w:pPr>
              <w:spacing w:before="0"/>
              <w:rPr>
                <w:rFonts w:ascii="Verdana" w:hAnsi="Verdana"/>
                <w:position w:val="6"/>
              </w:rPr>
            </w:pPr>
            <w:r>
              <w:rPr>
                <w:noProof/>
                <w:lang w:val="en-US"/>
              </w:rPr>
              <w:drawing>
                <wp:inline distT="0" distB="0" distL="0" distR="0" wp14:anchorId="34D99284" wp14:editId="19D6AEB8">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4C7BEDF1"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49641C14" w14:textId="77777777" w:rsidR="00F320AA" w:rsidRDefault="00EB0812" w:rsidP="00F320AA">
            <w:pPr>
              <w:spacing w:before="0" w:line="240" w:lineRule="atLeast"/>
            </w:pPr>
            <w:r>
              <w:rPr>
                <w:noProof/>
              </w:rPr>
              <w:drawing>
                <wp:inline distT="0" distB="0" distL="0" distR="0" wp14:anchorId="5BF9775F" wp14:editId="0C657000">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762129E6" w14:textId="77777777">
        <w:trPr>
          <w:cantSplit/>
        </w:trPr>
        <w:tc>
          <w:tcPr>
            <w:tcW w:w="6911" w:type="dxa"/>
            <w:gridSpan w:val="2"/>
            <w:tcBorders>
              <w:bottom w:val="single" w:sz="12" w:space="0" w:color="auto"/>
            </w:tcBorders>
          </w:tcPr>
          <w:p w14:paraId="3703C655"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26DC8D30" w14:textId="77777777" w:rsidR="00A066F1" w:rsidRPr="00617BE4" w:rsidRDefault="00A066F1" w:rsidP="00A066F1">
            <w:pPr>
              <w:spacing w:before="0" w:line="240" w:lineRule="atLeast"/>
              <w:rPr>
                <w:rFonts w:ascii="Verdana" w:hAnsi="Verdana"/>
                <w:szCs w:val="24"/>
              </w:rPr>
            </w:pPr>
          </w:p>
        </w:tc>
      </w:tr>
      <w:bookmarkEnd w:id="0"/>
      <w:tr w:rsidR="008971E8" w:rsidRPr="00C324A8" w14:paraId="33C7816E" w14:textId="77777777">
        <w:trPr>
          <w:cantSplit/>
        </w:trPr>
        <w:tc>
          <w:tcPr>
            <w:tcW w:w="6911" w:type="dxa"/>
            <w:gridSpan w:val="2"/>
            <w:tcBorders>
              <w:top w:val="single" w:sz="12" w:space="0" w:color="auto"/>
            </w:tcBorders>
          </w:tcPr>
          <w:p w14:paraId="715156FC" w14:textId="77777777" w:rsidR="008971E8" w:rsidRPr="00C324A8" w:rsidRDefault="008971E8" w:rsidP="008971E8">
            <w:pPr>
              <w:spacing w:before="0" w:after="48" w:line="240" w:lineRule="atLeast"/>
              <w:rPr>
                <w:rFonts w:ascii="Verdana" w:hAnsi="Verdana"/>
                <w:b/>
                <w:smallCaps/>
                <w:sz w:val="20"/>
              </w:rPr>
            </w:pPr>
          </w:p>
        </w:tc>
        <w:tc>
          <w:tcPr>
            <w:tcW w:w="3120" w:type="dxa"/>
            <w:gridSpan w:val="2"/>
            <w:tcBorders>
              <w:top w:val="single" w:sz="12" w:space="0" w:color="auto"/>
            </w:tcBorders>
          </w:tcPr>
          <w:p w14:paraId="5882FA41" w14:textId="2BB8D81E" w:rsidR="008971E8" w:rsidRPr="00C324A8" w:rsidRDefault="00256DC7" w:rsidP="008971E8">
            <w:pPr>
              <w:spacing w:before="0" w:line="240" w:lineRule="atLeast"/>
              <w:rPr>
                <w:rFonts w:ascii="Verdana" w:hAnsi="Verdana"/>
                <w:sz w:val="20"/>
              </w:rPr>
            </w:pPr>
            <w:r>
              <w:rPr>
                <w:rFonts w:ascii="Verdana" w:hAnsi="Verdana"/>
                <w:b/>
                <w:sz w:val="20"/>
              </w:rPr>
              <w:t xml:space="preserve">Doc. </w:t>
            </w:r>
            <w:proofErr w:type="gramStart"/>
            <w:r>
              <w:rPr>
                <w:rFonts w:ascii="Verdana" w:hAnsi="Verdana"/>
                <w:b/>
                <w:sz w:val="20"/>
              </w:rPr>
              <w:t>CPG(</w:t>
            </w:r>
            <w:proofErr w:type="gramEnd"/>
            <w:r>
              <w:rPr>
                <w:rFonts w:ascii="Verdana" w:hAnsi="Verdana"/>
                <w:b/>
                <w:sz w:val="20"/>
              </w:rPr>
              <w:t>23)0</w:t>
            </w:r>
            <w:r w:rsidR="00077517">
              <w:rPr>
                <w:rFonts w:ascii="Verdana" w:hAnsi="Verdana"/>
                <w:b/>
                <w:sz w:val="20"/>
              </w:rPr>
              <w:t>60</w:t>
            </w:r>
            <w:r>
              <w:rPr>
                <w:rFonts w:ascii="Verdana" w:hAnsi="Verdana"/>
                <w:b/>
                <w:sz w:val="20"/>
              </w:rPr>
              <w:t xml:space="preserve"> ANNEX</w:t>
            </w:r>
            <w:r w:rsidR="008971E8" w:rsidRPr="00E47975">
              <w:rPr>
                <w:rFonts w:ascii="Verdana" w:hAnsi="Verdana"/>
                <w:b/>
                <w:sz w:val="20"/>
              </w:rPr>
              <w:t xml:space="preserve"> V-24F</w:t>
            </w:r>
          </w:p>
        </w:tc>
      </w:tr>
      <w:tr w:rsidR="008971E8" w:rsidRPr="00C324A8" w14:paraId="1D752BC1" w14:textId="77777777">
        <w:trPr>
          <w:cantSplit/>
          <w:trHeight w:val="23"/>
        </w:trPr>
        <w:tc>
          <w:tcPr>
            <w:tcW w:w="6911" w:type="dxa"/>
            <w:gridSpan w:val="2"/>
            <w:shd w:val="clear" w:color="auto" w:fill="auto"/>
          </w:tcPr>
          <w:p w14:paraId="07BD2F6F" w14:textId="77777777" w:rsidR="008971E8" w:rsidRPr="00841216" w:rsidRDefault="008971E8" w:rsidP="008971E8">
            <w:pPr>
              <w:pStyle w:val="Committee"/>
              <w:framePr w:hSpace="0" w:wrap="auto" w:hAnchor="text" w:yAlign="inline"/>
              <w:rPr>
                <w:rFonts w:ascii="Verdana" w:hAnsi="Verdana"/>
                <w:sz w:val="20"/>
                <w:szCs w:val="20"/>
              </w:rPr>
            </w:pPr>
            <w:bookmarkStart w:id="1" w:name="dnum" w:colFirst="1" w:colLast="1"/>
            <w:bookmarkStart w:id="2" w:name="dmeeting" w:colFirst="0" w:colLast="0"/>
            <w:r w:rsidRPr="00841216">
              <w:rPr>
                <w:rFonts w:ascii="Verdana" w:hAnsi="Verdana"/>
                <w:sz w:val="20"/>
                <w:szCs w:val="20"/>
              </w:rPr>
              <w:t>PLENARY MEETING</w:t>
            </w:r>
          </w:p>
        </w:tc>
        <w:tc>
          <w:tcPr>
            <w:tcW w:w="3120" w:type="dxa"/>
            <w:gridSpan w:val="2"/>
          </w:tcPr>
          <w:p w14:paraId="7FD159F6" w14:textId="6EA6B01D" w:rsidR="008971E8" w:rsidRPr="00841216" w:rsidRDefault="008971E8" w:rsidP="008971E8">
            <w:pPr>
              <w:tabs>
                <w:tab w:val="left" w:pos="851"/>
              </w:tabs>
              <w:spacing w:before="0" w:line="240" w:lineRule="atLeast"/>
              <w:rPr>
                <w:rFonts w:ascii="Verdana" w:hAnsi="Verdana"/>
                <w:sz w:val="20"/>
              </w:rPr>
            </w:pPr>
            <w:r>
              <w:rPr>
                <w:rFonts w:ascii="Verdana" w:hAnsi="Verdana"/>
                <w:b/>
                <w:sz w:val="20"/>
              </w:rPr>
              <w:t>Addendum 6 to Addendum 24 to</w:t>
            </w:r>
            <w:r>
              <w:rPr>
                <w:rFonts w:ascii="Verdana" w:hAnsi="Verdana"/>
                <w:b/>
                <w:sz w:val="20"/>
              </w:rPr>
              <w:br/>
              <w:t>Document 5275</w:t>
            </w:r>
            <w:r w:rsidRPr="00841216">
              <w:rPr>
                <w:rFonts w:ascii="Verdana" w:hAnsi="Verdana"/>
                <w:b/>
                <w:sz w:val="20"/>
              </w:rPr>
              <w:t>-E</w:t>
            </w:r>
          </w:p>
        </w:tc>
      </w:tr>
      <w:tr w:rsidR="008971E8" w:rsidRPr="00C324A8" w14:paraId="532EC600" w14:textId="77777777">
        <w:trPr>
          <w:cantSplit/>
          <w:trHeight w:val="23"/>
        </w:trPr>
        <w:tc>
          <w:tcPr>
            <w:tcW w:w="6911" w:type="dxa"/>
            <w:gridSpan w:val="2"/>
            <w:shd w:val="clear" w:color="auto" w:fill="auto"/>
          </w:tcPr>
          <w:p w14:paraId="331C487B" w14:textId="77777777" w:rsidR="008971E8" w:rsidRPr="00841216" w:rsidRDefault="008971E8" w:rsidP="008971E8">
            <w:pPr>
              <w:tabs>
                <w:tab w:val="left" w:pos="851"/>
              </w:tabs>
              <w:spacing w:before="0" w:line="240" w:lineRule="atLeast"/>
              <w:rPr>
                <w:rFonts w:ascii="Verdana" w:hAnsi="Verdana"/>
                <w:b/>
                <w:sz w:val="20"/>
              </w:rPr>
            </w:pPr>
            <w:bookmarkStart w:id="3" w:name="ddate" w:colFirst="1" w:colLast="1"/>
            <w:bookmarkStart w:id="4" w:name="dblank" w:colFirst="0" w:colLast="0"/>
            <w:bookmarkEnd w:id="1"/>
            <w:bookmarkEnd w:id="2"/>
          </w:p>
        </w:tc>
        <w:tc>
          <w:tcPr>
            <w:tcW w:w="3120" w:type="dxa"/>
            <w:gridSpan w:val="2"/>
          </w:tcPr>
          <w:p w14:paraId="5F156774" w14:textId="77777777" w:rsidR="008971E8" w:rsidRPr="00841216" w:rsidRDefault="008971E8" w:rsidP="008971E8">
            <w:pPr>
              <w:tabs>
                <w:tab w:val="left" w:pos="993"/>
              </w:tabs>
              <w:spacing w:before="0"/>
              <w:rPr>
                <w:rFonts w:ascii="Verdana" w:hAnsi="Verdana"/>
                <w:sz w:val="20"/>
              </w:rPr>
            </w:pPr>
            <w:r w:rsidRPr="00841216">
              <w:rPr>
                <w:rFonts w:ascii="Verdana" w:hAnsi="Verdana"/>
                <w:b/>
                <w:sz w:val="20"/>
              </w:rPr>
              <w:t>1 August 2023</w:t>
            </w:r>
          </w:p>
        </w:tc>
      </w:tr>
      <w:tr w:rsidR="008971E8" w:rsidRPr="00C324A8" w14:paraId="22D54A73" w14:textId="77777777">
        <w:trPr>
          <w:cantSplit/>
          <w:trHeight w:val="23"/>
        </w:trPr>
        <w:tc>
          <w:tcPr>
            <w:tcW w:w="6911" w:type="dxa"/>
            <w:gridSpan w:val="2"/>
            <w:shd w:val="clear" w:color="auto" w:fill="auto"/>
          </w:tcPr>
          <w:p w14:paraId="446EC751" w14:textId="77777777" w:rsidR="008971E8" w:rsidRPr="00841216" w:rsidRDefault="008971E8" w:rsidP="008971E8">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68E135AE" w14:textId="77777777" w:rsidR="008971E8" w:rsidRPr="00841216" w:rsidRDefault="008971E8" w:rsidP="008971E8">
            <w:pPr>
              <w:tabs>
                <w:tab w:val="left" w:pos="993"/>
              </w:tabs>
              <w:spacing w:before="0"/>
              <w:rPr>
                <w:rFonts w:ascii="Verdana" w:hAnsi="Verdana"/>
                <w:b/>
                <w:sz w:val="20"/>
              </w:rPr>
            </w:pPr>
            <w:r w:rsidRPr="00841216">
              <w:rPr>
                <w:rFonts w:ascii="Verdana" w:hAnsi="Verdana"/>
                <w:b/>
                <w:sz w:val="20"/>
              </w:rPr>
              <w:t>Original: English</w:t>
            </w:r>
          </w:p>
        </w:tc>
      </w:tr>
      <w:tr w:rsidR="008971E8" w:rsidRPr="00C324A8" w14:paraId="712712A4" w14:textId="77777777" w:rsidTr="00025864">
        <w:trPr>
          <w:cantSplit/>
          <w:trHeight w:val="23"/>
        </w:trPr>
        <w:tc>
          <w:tcPr>
            <w:tcW w:w="10031" w:type="dxa"/>
            <w:gridSpan w:val="4"/>
            <w:shd w:val="clear" w:color="auto" w:fill="auto"/>
          </w:tcPr>
          <w:p w14:paraId="6B95E961" w14:textId="77777777" w:rsidR="008971E8" w:rsidRPr="00C324A8" w:rsidRDefault="008971E8" w:rsidP="008971E8">
            <w:pPr>
              <w:tabs>
                <w:tab w:val="left" w:pos="993"/>
              </w:tabs>
              <w:spacing w:before="0"/>
              <w:rPr>
                <w:rFonts w:ascii="Verdana" w:hAnsi="Verdana"/>
                <w:b/>
                <w:sz w:val="20"/>
              </w:rPr>
            </w:pPr>
          </w:p>
        </w:tc>
      </w:tr>
      <w:tr w:rsidR="008971E8" w:rsidRPr="00C324A8" w14:paraId="2624FB3D" w14:textId="77777777" w:rsidTr="00025864">
        <w:trPr>
          <w:cantSplit/>
          <w:trHeight w:val="23"/>
        </w:trPr>
        <w:tc>
          <w:tcPr>
            <w:tcW w:w="10031" w:type="dxa"/>
            <w:gridSpan w:val="4"/>
            <w:shd w:val="clear" w:color="auto" w:fill="auto"/>
          </w:tcPr>
          <w:p w14:paraId="030306B5" w14:textId="77777777" w:rsidR="008971E8" w:rsidRDefault="008971E8" w:rsidP="008971E8">
            <w:pPr>
              <w:pStyle w:val="Source"/>
            </w:pPr>
            <w:r>
              <w:t>European Common Proposals</w:t>
            </w:r>
          </w:p>
        </w:tc>
      </w:tr>
      <w:tr w:rsidR="008971E8" w:rsidRPr="00C324A8" w14:paraId="36CF12F3" w14:textId="77777777" w:rsidTr="00025864">
        <w:trPr>
          <w:cantSplit/>
          <w:trHeight w:val="23"/>
        </w:trPr>
        <w:tc>
          <w:tcPr>
            <w:tcW w:w="10031" w:type="dxa"/>
            <w:gridSpan w:val="4"/>
            <w:shd w:val="clear" w:color="auto" w:fill="auto"/>
          </w:tcPr>
          <w:p w14:paraId="73C71073" w14:textId="77777777" w:rsidR="008971E8" w:rsidRDefault="008971E8" w:rsidP="008971E8">
            <w:pPr>
              <w:pStyle w:val="Title1"/>
            </w:pPr>
            <w:r>
              <w:t>Proposals for the work of the conference</w:t>
            </w:r>
          </w:p>
        </w:tc>
      </w:tr>
      <w:tr w:rsidR="008971E8" w:rsidRPr="00C324A8" w14:paraId="2116BBC8" w14:textId="77777777" w:rsidTr="00025864">
        <w:trPr>
          <w:cantSplit/>
          <w:trHeight w:val="23"/>
        </w:trPr>
        <w:tc>
          <w:tcPr>
            <w:tcW w:w="10031" w:type="dxa"/>
            <w:gridSpan w:val="4"/>
            <w:shd w:val="clear" w:color="auto" w:fill="auto"/>
          </w:tcPr>
          <w:p w14:paraId="4116C1D4" w14:textId="77777777" w:rsidR="008971E8" w:rsidRDefault="008971E8" w:rsidP="008971E8">
            <w:pPr>
              <w:pStyle w:val="Title2"/>
            </w:pPr>
          </w:p>
        </w:tc>
      </w:tr>
      <w:tr w:rsidR="008971E8" w:rsidRPr="00C324A8" w14:paraId="1A7D50EF" w14:textId="77777777" w:rsidTr="00025864">
        <w:trPr>
          <w:cantSplit/>
          <w:trHeight w:val="23"/>
        </w:trPr>
        <w:tc>
          <w:tcPr>
            <w:tcW w:w="10031" w:type="dxa"/>
            <w:gridSpan w:val="4"/>
            <w:shd w:val="clear" w:color="auto" w:fill="auto"/>
          </w:tcPr>
          <w:p w14:paraId="002EB25D" w14:textId="3452D534" w:rsidR="008971E8" w:rsidRDefault="008971E8" w:rsidP="008971E8">
            <w:pPr>
              <w:pStyle w:val="Agendaitem"/>
            </w:pPr>
            <w:r w:rsidRPr="00C567C7">
              <w:t xml:space="preserve">Agenda </w:t>
            </w:r>
            <w:proofErr w:type="spellStart"/>
            <w:r w:rsidRPr="00C567C7">
              <w:t>item</w:t>
            </w:r>
            <w:proofErr w:type="spellEnd"/>
            <w:r w:rsidRPr="00C567C7">
              <w:t xml:space="preserve"> 9.1</w:t>
            </w:r>
          </w:p>
        </w:tc>
      </w:tr>
    </w:tbl>
    <w:bookmarkEnd w:id="5"/>
    <w:bookmarkEnd w:id="6"/>
    <w:p w14:paraId="5496AEAD" w14:textId="77777777" w:rsidR="00187BD9" w:rsidRPr="006965F8" w:rsidRDefault="008971E8" w:rsidP="006965F8">
      <w:r>
        <w:t>9</w:t>
      </w:r>
      <w:r>
        <w:tab/>
        <w:t>to consider and approve the Report of the Director of the Radiocommunication Bureau, in accordance with Article 7 of the ITU Convention</w:t>
      </w:r>
      <w:r>
        <w:rPr>
          <w:bCs/>
        </w:rPr>
        <w:t>;</w:t>
      </w:r>
    </w:p>
    <w:p w14:paraId="33B8007E" w14:textId="77777777" w:rsidR="00187BD9" w:rsidRPr="00570495" w:rsidRDefault="008971E8" w:rsidP="00570495">
      <w:r>
        <w:t>9.1</w:t>
      </w:r>
      <w:r>
        <w:tab/>
        <w:t>on the activities of the ITU Radiocommunication Sector since WRC</w:t>
      </w:r>
      <w:r>
        <w:noBreakHyphen/>
        <w:t>19:</w:t>
      </w:r>
    </w:p>
    <w:p w14:paraId="09620DDA" w14:textId="6A5CCF19" w:rsidR="00905CF2" w:rsidRDefault="00905CF2" w:rsidP="00905CF2">
      <w:pPr>
        <w:pStyle w:val="Part1"/>
      </w:pPr>
      <w:r>
        <w:t xml:space="preserve">Part 6: </w:t>
      </w:r>
      <w:r w:rsidR="00573D27">
        <w:t xml:space="preserve">Matters raised by WRC-19 document 550, including </w:t>
      </w:r>
      <w:r>
        <w:t>RR No. 21.5</w:t>
      </w:r>
    </w:p>
    <w:p w14:paraId="3B91A0D3" w14:textId="58CB87D5" w:rsidR="00C75D3C" w:rsidRPr="00C75D3C" w:rsidRDefault="00C75D3C" w:rsidP="00C75D3C">
      <w:r>
        <w:t xml:space="preserve">If </w:t>
      </w:r>
      <w:r w:rsidRPr="00C75D3C">
        <w:t xml:space="preserve">WRC-23 </w:t>
      </w:r>
      <w:r>
        <w:t xml:space="preserve">addresses contributions in response to WRC-19 document 550 under Agenda item 9.2 (due to its inclusion in section 4.3.2 of Part 1 of the Director’s Report), then this proposal should be considered there. </w:t>
      </w:r>
    </w:p>
    <w:p w14:paraId="34F79F11" w14:textId="6E0471E0" w:rsidR="00241FA2" w:rsidRPr="008971E8" w:rsidRDefault="00C140A0" w:rsidP="00C140A0">
      <w:pPr>
        <w:pStyle w:val="Headingb"/>
        <w:rPr>
          <w:lang w:val="en-US"/>
        </w:rPr>
      </w:pPr>
      <w:r w:rsidRPr="008971E8">
        <w:rPr>
          <w:lang w:val="en-US"/>
        </w:rPr>
        <w:t>Introduction</w:t>
      </w:r>
      <w:r w:rsidR="00905CF2" w:rsidRPr="008971E8">
        <w:rPr>
          <w:lang w:val="en-US"/>
        </w:rPr>
        <w:tab/>
      </w:r>
    </w:p>
    <w:p w14:paraId="02800D73" w14:textId="23986BE1" w:rsidR="00C140A0" w:rsidRDefault="00C140A0" w:rsidP="00C140A0">
      <w:r>
        <w:t xml:space="preserve">The following text set out in the Annex to </w:t>
      </w:r>
      <w:hyperlink r:id="rId14" w:history="1">
        <w:r w:rsidRPr="0034765B">
          <w:rPr>
            <w:rFonts w:eastAsiaTheme="minorEastAsia"/>
            <w:iCs/>
            <w:color w:val="0000FF" w:themeColor="hyperlink"/>
            <w:u w:val="single"/>
            <w:lang w:eastAsia="ja-JP"/>
          </w:rPr>
          <w:t>WRC-19 Document 550</w:t>
        </w:r>
      </w:hyperlink>
      <w:r>
        <w:rPr>
          <w:rFonts w:eastAsiaTheme="minorEastAsia"/>
          <w:iCs/>
          <w:color w:val="0000FF" w:themeColor="hyperlink"/>
          <w:u w:val="single"/>
          <w:lang w:eastAsia="ja-JP"/>
        </w:rPr>
        <w:t xml:space="preserve"> </w:t>
      </w:r>
      <w:r>
        <w:t xml:space="preserve">was approved and included in the minutes of the meeting as a decision of the Conference </w:t>
      </w:r>
      <w:r w:rsidRPr="0034765B">
        <w:rPr>
          <w:rFonts w:eastAsiaTheme="minorEastAsia"/>
          <w:szCs w:val="24"/>
        </w:rPr>
        <w:t>(</w:t>
      </w:r>
      <w:hyperlink r:id="rId15" w:history="1">
        <w:r w:rsidRPr="0034765B">
          <w:rPr>
            <w:rFonts w:eastAsiaTheme="minorEastAsia"/>
            <w:color w:val="0000FF" w:themeColor="hyperlink"/>
            <w:szCs w:val="24"/>
            <w:u w:val="single"/>
          </w:rPr>
          <w:t>WRC-19 Document 573</w:t>
        </w:r>
      </w:hyperlink>
      <w:r>
        <w:t>):</w:t>
      </w:r>
    </w:p>
    <w:p w14:paraId="0590A449" w14:textId="77777777" w:rsidR="00C140A0" w:rsidRPr="00C140A0" w:rsidRDefault="00C140A0" w:rsidP="00C140A0">
      <w:pPr>
        <w:rPr>
          <w:i/>
          <w:iCs/>
        </w:rPr>
      </w:pPr>
      <w:r w:rsidRPr="00C140A0">
        <w:rPr>
          <w:i/>
          <w:iCs/>
        </w:rPr>
        <w:t xml:space="preserve">“ITU R is invited to study, as a matter of urgency, the applicability of the limit specified in No. </w:t>
      </w:r>
      <w:r w:rsidRPr="00C140A0">
        <w:rPr>
          <w:b/>
          <w:bCs/>
          <w:i/>
          <w:iCs/>
        </w:rPr>
        <w:t>21.5</w:t>
      </w:r>
      <w:r w:rsidRPr="00C140A0">
        <w:rPr>
          <w:i/>
          <w:iCs/>
        </w:rPr>
        <w:t xml:space="preserve"> of the Radio Regulations to IMT stations that use an antenna that consists of an array of active elements, with a view to recommend ways for its possible replacement or revision for such stations, as well as any necessary updates to Table 21-2 related to terrestrial and space services sharing frequency bands.</w:t>
      </w:r>
    </w:p>
    <w:p w14:paraId="18FB3E25" w14:textId="77777777" w:rsidR="00C140A0" w:rsidRPr="00C140A0" w:rsidRDefault="00C140A0" w:rsidP="00C140A0">
      <w:pPr>
        <w:rPr>
          <w:i/>
          <w:iCs/>
        </w:rPr>
      </w:pPr>
      <w:r w:rsidRPr="00C140A0">
        <w:rPr>
          <w:i/>
          <w:iCs/>
        </w:rPr>
        <w:t xml:space="preserve">Furthermore, the ITU-R is invited to study, as a matter of urgency, verification of RR No. </w:t>
      </w:r>
      <w:r w:rsidRPr="00C140A0">
        <w:rPr>
          <w:b/>
          <w:bCs/>
          <w:i/>
          <w:iCs/>
        </w:rPr>
        <w:t>21.5</w:t>
      </w:r>
      <w:r w:rsidRPr="00C140A0">
        <w:rPr>
          <w:i/>
          <w:iCs/>
        </w:rPr>
        <w:t xml:space="preserve"> regarding the notification of IMT stations that use an antenna that consists of an array of active elements, as appropriate.”</w:t>
      </w:r>
    </w:p>
    <w:p w14:paraId="798BCFB2" w14:textId="4D55BDF9" w:rsidR="00C140A0" w:rsidRPr="00C140A0" w:rsidRDefault="00C140A0" w:rsidP="00C140A0">
      <w:pPr>
        <w:rPr>
          <w:i/>
          <w:iCs/>
        </w:rPr>
      </w:pPr>
      <w:r w:rsidRPr="00C140A0">
        <w:rPr>
          <w:i/>
          <w:iCs/>
        </w:rPr>
        <w:t xml:space="preserve">In accordance with the results of CPM23-1 (Administrative </w:t>
      </w:r>
      <w:r w:rsidRPr="0034765B">
        <w:rPr>
          <w:rFonts w:eastAsiaTheme="minorEastAsia"/>
          <w:i/>
          <w:lang w:eastAsia="ja-JP"/>
        </w:rPr>
        <w:t xml:space="preserve">Circular </w:t>
      </w:r>
      <w:hyperlink r:id="rId16" w:history="1">
        <w:r w:rsidRPr="0034765B">
          <w:rPr>
            <w:rFonts w:eastAsiaTheme="minorEastAsia"/>
            <w:i/>
            <w:color w:val="0000FF" w:themeColor="hyperlink"/>
            <w:u w:val="single"/>
            <w:lang w:eastAsia="ja-JP"/>
          </w:rPr>
          <w:t>CA/251</w:t>
        </w:r>
      </w:hyperlink>
      <w:r w:rsidRPr="00C140A0">
        <w:rPr>
          <w:i/>
          <w:iCs/>
        </w:rPr>
        <w:t>), Working Party 5D (WP 5D) was appointed as the responsible group in ITU-R to perform the requested studies and was requested to report the results of the studies to the Director of the Radiocommunication Bureau to be considered as the Director deems appropriate.”</w:t>
      </w:r>
    </w:p>
    <w:p w14:paraId="03ABCE73" w14:textId="28FC625D" w:rsidR="00C140A0" w:rsidRDefault="00C140A0" w:rsidP="00C140A0">
      <w:r>
        <w:lastRenderedPageBreak/>
        <w:t xml:space="preserve">For conducting this work, the chairmen SG4 and SG5 gave guidance </w:t>
      </w:r>
      <w:r w:rsidRPr="001E0C96">
        <w:rPr>
          <w:rFonts w:eastAsiaTheme="minorEastAsia"/>
          <w:lang w:eastAsia="ja-JP"/>
        </w:rPr>
        <w:t xml:space="preserve">in </w:t>
      </w:r>
      <w:hyperlink r:id="rId17" w:history="1">
        <w:r w:rsidRPr="001E0C96">
          <w:rPr>
            <w:rStyle w:val="Lienhypertexte"/>
            <w:rFonts w:eastAsiaTheme="minorEastAsia"/>
          </w:rPr>
          <w:t>5D/407</w:t>
        </w:r>
      </w:hyperlink>
      <w:r>
        <w:t xml:space="preserve"> that any proposed solution should not impact the protection of satellite services.</w:t>
      </w:r>
    </w:p>
    <w:p w14:paraId="51C15C68" w14:textId="64D9DBF0" w:rsidR="00C140A0" w:rsidRDefault="00C140A0" w:rsidP="00C140A0">
      <w:r>
        <w:t xml:space="preserve">During the studies in response to WRC-19 Document 550, CEPT supported a </w:t>
      </w:r>
      <w:proofErr w:type="gramStart"/>
      <w:r>
        <w:t>short term</w:t>
      </w:r>
      <w:proofErr w:type="gramEnd"/>
      <w:r>
        <w:t xml:space="preserve"> solution, until a more refined solution is agreed at a WRC to verify RR No. </w:t>
      </w:r>
      <w:r w:rsidRPr="00C140A0">
        <w:rPr>
          <w:b/>
          <w:bCs/>
        </w:rPr>
        <w:t>21.5</w:t>
      </w:r>
      <w:r>
        <w:t xml:space="preserve"> in the notification of stations in the mobile service, including IMT stations, and the fixed service that use an array of active elements. This solution was that: </w:t>
      </w:r>
    </w:p>
    <w:p w14:paraId="0202D2A2" w14:textId="77777777" w:rsidR="00C140A0" w:rsidRPr="00C140A0" w:rsidRDefault="00C140A0" w:rsidP="00C140A0">
      <w:pPr>
        <w:rPr>
          <w:i/>
          <w:iCs/>
        </w:rPr>
      </w:pPr>
      <w:r w:rsidRPr="00C140A0">
        <w:rPr>
          <w:i/>
          <w:iCs/>
        </w:rPr>
        <w:t xml:space="preserve">“For the purpose of verification of RR No. </w:t>
      </w:r>
      <w:r w:rsidRPr="00C140A0">
        <w:rPr>
          <w:b/>
          <w:bCs/>
          <w:i/>
          <w:iCs/>
        </w:rPr>
        <w:t>21.5</w:t>
      </w:r>
      <w:r w:rsidRPr="00C140A0">
        <w:rPr>
          <w:i/>
          <w:iCs/>
        </w:rPr>
        <w:t xml:space="preserve"> in the notification of stations in the mobile service, including IMT stations, and the fixed service that use an array of active elements in the frequency range 24.45-29.5 GHz, the notification field 8AA ("power delivered by a transmitter to the antenna of a station” ) in RR No. </w:t>
      </w:r>
      <w:r w:rsidRPr="00C140A0">
        <w:rPr>
          <w:b/>
          <w:bCs/>
          <w:i/>
          <w:iCs/>
        </w:rPr>
        <w:t>21.5</w:t>
      </w:r>
      <w:r w:rsidRPr="00C140A0">
        <w:rPr>
          <w:i/>
          <w:iCs/>
        </w:rPr>
        <w:t xml:space="preserve"> should be considered as the “total radiated power” (TRP), which is defined as the integral of the power transmitted from all antenna elements in different directions over the entire radiation sphere (noting it is mathematically equivalent to the sum of conducted powers from all internal transmitters, minus ohmic losses). The limit 8AA &lt;= 10 dBW for notification of base stations that use an array of active elements would remain unchanged. The following other fields would have to be documented in every notification</w:t>
      </w:r>
    </w:p>
    <w:p w14:paraId="415743F4" w14:textId="65F97E2D" w:rsidR="00C140A0" w:rsidRPr="00C140A0" w:rsidRDefault="00C140A0" w:rsidP="00C140A0">
      <w:pPr>
        <w:pStyle w:val="Paragraphedeliste"/>
        <w:numPr>
          <w:ilvl w:val="0"/>
          <w:numId w:val="4"/>
        </w:numPr>
        <w:rPr>
          <w:i/>
          <w:iCs/>
        </w:rPr>
      </w:pPr>
      <w:r w:rsidRPr="00C140A0">
        <w:rPr>
          <w:i/>
          <w:iCs/>
        </w:rPr>
        <w:t>9G = maximum gain of the AAS</w:t>
      </w:r>
    </w:p>
    <w:p w14:paraId="4BD6BCD6" w14:textId="062EC9E9" w:rsidR="00C140A0" w:rsidRPr="00C140A0" w:rsidRDefault="00C140A0" w:rsidP="00C140A0">
      <w:pPr>
        <w:pStyle w:val="Paragraphedeliste"/>
        <w:numPr>
          <w:ilvl w:val="0"/>
          <w:numId w:val="4"/>
        </w:numPr>
        <w:rPr>
          <w:i/>
          <w:iCs/>
        </w:rPr>
      </w:pPr>
      <w:r w:rsidRPr="00C140A0">
        <w:rPr>
          <w:i/>
          <w:iCs/>
        </w:rPr>
        <w:t>8B = 8AA + 9G</w:t>
      </w:r>
    </w:p>
    <w:p w14:paraId="08173C61" w14:textId="51FB544E" w:rsidR="00C140A0" w:rsidRPr="00C140A0" w:rsidRDefault="00C140A0" w:rsidP="00C140A0">
      <w:pPr>
        <w:pStyle w:val="Paragraphedeliste"/>
        <w:numPr>
          <w:ilvl w:val="0"/>
          <w:numId w:val="4"/>
        </w:numPr>
        <w:ind w:left="1134" w:hanging="774"/>
        <w:rPr>
          <w:i/>
          <w:iCs/>
        </w:rPr>
      </w:pPr>
      <w:r w:rsidRPr="00C140A0">
        <w:rPr>
          <w:i/>
          <w:iCs/>
        </w:rPr>
        <w:t>7AB = necessary bandwidth of the IMT transmission (currently 50, 100, 200 or 400 MHz)”</w:t>
      </w:r>
    </w:p>
    <w:p w14:paraId="7E741885" w14:textId="16C506C8" w:rsidR="00C140A0" w:rsidRDefault="00C140A0" w:rsidP="00C140A0">
      <w:r>
        <w:t xml:space="preserve">This solution could not be implemented with a Rule of Procedure before WRC-23 due to the absence of consensus within ITU-R. Consequently, this European Common Proposal is addressing the matter of stations in the mobile service, including IMT stations, and the fixed service that use an array of active elements in the frequency range 24.45-29.5 GHz by implementing this solution through a new provision RR No. </w:t>
      </w:r>
      <w:r w:rsidRPr="00C140A0">
        <w:rPr>
          <w:b/>
          <w:bCs/>
        </w:rPr>
        <w:t>21.5B</w:t>
      </w:r>
      <w:r>
        <w:t xml:space="preserve">. In addition, CEPT proposes to merge entries in Table 21-2 for the frequency band 24.45-29.5 GHz. </w:t>
      </w:r>
    </w:p>
    <w:p w14:paraId="0F47F0F7" w14:textId="018DCC8D" w:rsidR="00C140A0" w:rsidRPr="00B678C9" w:rsidRDefault="00C140A0" w:rsidP="00C140A0">
      <w:pPr>
        <w:pStyle w:val="Headingb"/>
        <w:rPr>
          <w:lang w:val="en-US"/>
        </w:rPr>
      </w:pPr>
      <w:r w:rsidRPr="00B678C9">
        <w:rPr>
          <w:lang w:val="en-US"/>
        </w:rPr>
        <w:t>Proposals</w:t>
      </w:r>
    </w:p>
    <w:p w14:paraId="1A9E18FC" w14:textId="77777777" w:rsidR="00187BD9" w:rsidRPr="00B678C9" w:rsidRDefault="00187BD9" w:rsidP="00187BD9">
      <w:pPr>
        <w:tabs>
          <w:tab w:val="clear" w:pos="1134"/>
          <w:tab w:val="clear" w:pos="1871"/>
          <w:tab w:val="clear" w:pos="2268"/>
        </w:tabs>
        <w:overflowPunct/>
        <w:autoSpaceDE/>
        <w:autoSpaceDN/>
        <w:adjustRightInd/>
        <w:spacing w:before="0"/>
        <w:textAlignment w:val="auto"/>
        <w:rPr>
          <w:lang w:val="en-US"/>
        </w:rPr>
      </w:pPr>
      <w:r w:rsidRPr="00B678C9">
        <w:rPr>
          <w:lang w:val="en-US"/>
        </w:rPr>
        <w:br w:type="page"/>
      </w:r>
    </w:p>
    <w:p w14:paraId="3E312BCD" w14:textId="77777777" w:rsidR="00F739C1" w:rsidRPr="003C04F1" w:rsidRDefault="008971E8" w:rsidP="007F1392">
      <w:pPr>
        <w:pStyle w:val="ArtNo"/>
        <w:spacing w:before="0"/>
      </w:pPr>
      <w:bookmarkStart w:id="7" w:name="_Toc42842422"/>
      <w:r w:rsidRPr="003C04F1">
        <w:lastRenderedPageBreak/>
        <w:t xml:space="preserve">ARTICLE </w:t>
      </w:r>
      <w:r w:rsidRPr="003C04F1">
        <w:rPr>
          <w:rStyle w:val="href"/>
        </w:rPr>
        <w:t>21</w:t>
      </w:r>
      <w:bookmarkEnd w:id="7"/>
    </w:p>
    <w:p w14:paraId="7F6A3069" w14:textId="77777777" w:rsidR="00F739C1" w:rsidRPr="003C04F1" w:rsidRDefault="008971E8" w:rsidP="007F1392">
      <w:pPr>
        <w:pStyle w:val="Arttitle"/>
      </w:pPr>
      <w:bookmarkStart w:id="8" w:name="_Toc327956622"/>
      <w:bookmarkStart w:id="9" w:name="_Toc42842423"/>
      <w:r w:rsidRPr="003C04F1">
        <w:t>Terrestrial and space services sharing frequency bands above 1 GHz</w:t>
      </w:r>
      <w:bookmarkEnd w:id="8"/>
      <w:bookmarkEnd w:id="9"/>
    </w:p>
    <w:p w14:paraId="27D01D4A" w14:textId="77777777" w:rsidR="00F739C1" w:rsidRPr="003C04F1" w:rsidRDefault="008971E8" w:rsidP="007F1392">
      <w:pPr>
        <w:pStyle w:val="Section1"/>
        <w:keepNext/>
      </w:pPr>
      <w:r w:rsidRPr="003C04F1">
        <w:t>Section II − Power limits for terrestrial stations</w:t>
      </w:r>
    </w:p>
    <w:p w14:paraId="0728AF79" w14:textId="7184823E" w:rsidR="00D94531" w:rsidRDefault="008971E8">
      <w:pPr>
        <w:pStyle w:val="Proposal"/>
      </w:pPr>
      <w:r>
        <w:t>ADD</w:t>
      </w:r>
      <w:r>
        <w:tab/>
        <w:t>EUR/</w:t>
      </w:r>
      <w:r w:rsidR="00C140A0">
        <w:t>XXXXA24A6</w:t>
      </w:r>
      <w:r>
        <w:t>/1</w:t>
      </w:r>
    </w:p>
    <w:p w14:paraId="3EE07C84" w14:textId="64076644" w:rsidR="00D94531" w:rsidRDefault="008971E8">
      <w:r>
        <w:rPr>
          <w:rStyle w:val="Artdef"/>
        </w:rPr>
        <w:t>21.5B</w:t>
      </w:r>
      <w:r>
        <w:tab/>
      </w:r>
      <w:r w:rsidR="00C140A0" w:rsidRPr="0034765B">
        <w:t xml:space="preserve">For stations in the mobile service, including IMT stations, and the fixed service that use </w:t>
      </w:r>
      <w:r w:rsidR="00C140A0" w:rsidRPr="00AF1B87">
        <w:t>an antenna that consists of</w:t>
      </w:r>
      <w:r w:rsidR="00C140A0">
        <w:t xml:space="preserve"> an </w:t>
      </w:r>
      <w:r w:rsidR="00C140A0" w:rsidRPr="0034765B">
        <w:t xml:space="preserve">array of active elements </w:t>
      </w:r>
      <w:r w:rsidR="00C140A0" w:rsidRPr="00AF1B87">
        <w:t>and transmit</w:t>
      </w:r>
      <w:r w:rsidR="00C140A0">
        <w:t xml:space="preserve"> </w:t>
      </w:r>
      <w:r w:rsidR="00C140A0" w:rsidRPr="004550EF">
        <w:t>in the frequency range 24.45-29.5 GHz</w:t>
      </w:r>
      <w:r w:rsidR="00C140A0" w:rsidRPr="0034765B">
        <w:t xml:space="preserve">, “The power delivered by a transmitter to the antenna of a station” in No. </w:t>
      </w:r>
      <w:r w:rsidR="00C140A0" w:rsidRPr="002A7564">
        <w:rPr>
          <w:b/>
          <w:bCs/>
        </w:rPr>
        <w:t>21.5</w:t>
      </w:r>
      <w:r w:rsidR="00C140A0" w:rsidRPr="0034765B">
        <w:t xml:space="preserve"> sh</w:t>
      </w:r>
      <w:r w:rsidR="00C140A0">
        <w:t>all</w:t>
      </w:r>
      <w:r w:rsidR="00C140A0" w:rsidRPr="0034765B">
        <w:t xml:space="preserve"> be interpreted as the “total radiated power” (TRP), which is defined as </w:t>
      </w:r>
      <w:r w:rsidR="00C140A0" w:rsidRPr="004550EF">
        <w:t>the integral of the power transmitted from all antenna elements in different directions over the entire radiation sphere</w:t>
      </w:r>
      <w:r w:rsidR="00C140A0">
        <w:t>.</w:t>
      </w:r>
    </w:p>
    <w:p w14:paraId="45159956" w14:textId="7D3B0310" w:rsidR="00D94531" w:rsidRDefault="00D94531">
      <w:pPr>
        <w:pStyle w:val="Reasons"/>
      </w:pPr>
    </w:p>
    <w:p w14:paraId="68A859B9" w14:textId="3402682A" w:rsidR="00D94531" w:rsidRDefault="008971E8">
      <w:pPr>
        <w:pStyle w:val="Proposal"/>
      </w:pPr>
      <w:r>
        <w:t>MOD</w:t>
      </w:r>
      <w:r>
        <w:tab/>
        <w:t>EUR/</w:t>
      </w:r>
      <w:r w:rsidR="00C140A0">
        <w:t>XXXX</w:t>
      </w:r>
      <w:r>
        <w:t>A24</w:t>
      </w:r>
      <w:r w:rsidR="00C140A0">
        <w:t>A6</w:t>
      </w:r>
      <w:r>
        <w:t>/2</w:t>
      </w:r>
    </w:p>
    <w:p w14:paraId="1D86F41D" w14:textId="70BF9174" w:rsidR="00F739C1" w:rsidRPr="003C04F1" w:rsidRDefault="008971E8" w:rsidP="007F1392">
      <w:pPr>
        <w:rPr>
          <w:sz w:val="16"/>
          <w:szCs w:val="16"/>
        </w:rPr>
      </w:pPr>
      <w:r w:rsidRPr="003C04F1">
        <w:rPr>
          <w:rStyle w:val="Artdef"/>
        </w:rPr>
        <w:t>21.6</w:t>
      </w:r>
      <w:r w:rsidRPr="003C04F1">
        <w:tab/>
      </w:r>
      <w:r w:rsidRPr="003C04F1">
        <w:tab/>
        <w:t>4)</w:t>
      </w:r>
      <w:r w:rsidRPr="003C04F1">
        <w:tab/>
        <w:t>The limits given in Nos. </w:t>
      </w:r>
      <w:r w:rsidRPr="003C04F1">
        <w:rPr>
          <w:rStyle w:val="ApprefBold"/>
        </w:rPr>
        <w:t>21.2</w:t>
      </w:r>
      <w:r w:rsidRPr="003C04F1">
        <w:t xml:space="preserve">, </w:t>
      </w:r>
      <w:r w:rsidRPr="003C04F1">
        <w:rPr>
          <w:rStyle w:val="ApprefBold"/>
        </w:rPr>
        <w:t>21.3</w:t>
      </w:r>
      <w:r w:rsidRPr="003C04F1">
        <w:t xml:space="preserve">, </w:t>
      </w:r>
      <w:r w:rsidRPr="003C04F1">
        <w:rPr>
          <w:rStyle w:val="ApprefBold"/>
        </w:rPr>
        <w:t>21.4</w:t>
      </w:r>
      <w:r w:rsidRPr="003C04F1">
        <w:t xml:space="preserve">, </w:t>
      </w:r>
      <w:r w:rsidRPr="003C04F1">
        <w:rPr>
          <w:rStyle w:val="ApprefBold"/>
        </w:rPr>
        <w:t>21.5</w:t>
      </w:r>
      <w:ins w:id="10" w:author="CEPT" w:date="2023-08-01T17:34:00Z">
        <w:r w:rsidR="00C140A0" w:rsidRPr="003C04F1">
          <w:t>,</w:t>
        </w:r>
      </w:ins>
      <w:r w:rsidRPr="003C04F1">
        <w:t xml:space="preserve"> </w:t>
      </w:r>
      <w:del w:id="11" w:author="CEPT" w:date="2023-08-01T17:34:00Z">
        <w:r w:rsidRPr="003C04F1" w:rsidDel="00C140A0">
          <w:delText xml:space="preserve">and </w:delText>
        </w:r>
      </w:del>
      <w:r w:rsidRPr="003C04F1">
        <w:rPr>
          <w:rStyle w:val="ApprefBold"/>
        </w:rPr>
        <w:t>21.5A</w:t>
      </w:r>
      <w:r w:rsidRPr="003C04F1">
        <w:t xml:space="preserve"> </w:t>
      </w:r>
      <w:ins w:id="12" w:author="CEPT" w:date="2023-08-01T17:34:00Z">
        <w:r w:rsidR="00C140A0" w:rsidRPr="003C04F1">
          <w:t xml:space="preserve">and </w:t>
        </w:r>
      </w:ins>
      <w:ins w:id="13" w:author="CEPT" w:date="2023-08-01T17:35:00Z">
        <w:r w:rsidR="00C140A0">
          <w:rPr>
            <w:b/>
            <w:bCs/>
          </w:rPr>
          <w:t xml:space="preserve">21.5B </w:t>
        </w:r>
      </w:ins>
      <w:r w:rsidRPr="003C04F1">
        <w:t xml:space="preserve">apply, where applicable, to the services and frequency bands indicated in Table </w:t>
      </w:r>
      <w:r w:rsidRPr="003C04F1">
        <w:rPr>
          <w:rStyle w:val="ApprefBold"/>
        </w:rPr>
        <w:t>21-2</w:t>
      </w:r>
      <w:r w:rsidRPr="003C04F1">
        <w:t xml:space="preserve"> for reception by space stations where the frequency bands are shared with equal rights with the fixed or mobile services:</w:t>
      </w:r>
      <w:r w:rsidRPr="003C04F1">
        <w:rPr>
          <w:sz w:val="16"/>
          <w:szCs w:val="16"/>
        </w:rPr>
        <w:t>  </w:t>
      </w:r>
      <w:proofErr w:type="gramStart"/>
      <w:r w:rsidRPr="003C04F1">
        <w:rPr>
          <w:sz w:val="16"/>
          <w:szCs w:val="16"/>
        </w:rPr>
        <w:t>   (</w:t>
      </w:r>
      <w:proofErr w:type="gramEnd"/>
      <w:r w:rsidRPr="003C04F1">
        <w:rPr>
          <w:sz w:val="16"/>
          <w:szCs w:val="16"/>
        </w:rPr>
        <w:t>WRC</w:t>
      </w:r>
      <w:r w:rsidRPr="003C04F1">
        <w:rPr>
          <w:sz w:val="16"/>
          <w:szCs w:val="16"/>
        </w:rPr>
        <w:noBreakHyphen/>
      </w:r>
      <w:del w:id="14" w:author="CEPT" w:date="2023-08-01T17:35:00Z">
        <w:r w:rsidRPr="003C04F1" w:rsidDel="00C140A0">
          <w:rPr>
            <w:sz w:val="16"/>
            <w:szCs w:val="16"/>
          </w:rPr>
          <w:delText>2000</w:delText>
        </w:r>
      </w:del>
      <w:ins w:id="15" w:author="CEPT" w:date="2023-08-01T17:35:00Z">
        <w:r w:rsidR="00C140A0">
          <w:rPr>
            <w:sz w:val="16"/>
            <w:szCs w:val="16"/>
          </w:rPr>
          <w:t>23</w:t>
        </w:r>
      </w:ins>
      <w:r w:rsidRPr="003C04F1">
        <w:rPr>
          <w:sz w:val="16"/>
          <w:szCs w:val="16"/>
        </w:rPr>
        <w:t>)</w:t>
      </w:r>
    </w:p>
    <w:p w14:paraId="5D4FB135" w14:textId="4469453B" w:rsidR="00D94531" w:rsidRDefault="00D94531">
      <w:pPr>
        <w:pStyle w:val="Reasons"/>
      </w:pPr>
    </w:p>
    <w:p w14:paraId="554E32B1" w14:textId="7A7FA8A9" w:rsidR="00D94531" w:rsidRDefault="008971E8">
      <w:pPr>
        <w:pStyle w:val="Proposal"/>
      </w:pPr>
      <w:r>
        <w:t>MOD</w:t>
      </w:r>
      <w:r>
        <w:tab/>
        <w:t>EUR/</w:t>
      </w:r>
      <w:r w:rsidR="00C140A0">
        <w:t>XXXX</w:t>
      </w:r>
      <w:r>
        <w:t>A24</w:t>
      </w:r>
      <w:r w:rsidR="00C140A0">
        <w:t>A6</w:t>
      </w:r>
      <w:r>
        <w:t>/3</w:t>
      </w:r>
    </w:p>
    <w:p w14:paraId="33FB947B" w14:textId="10BA14F4" w:rsidR="00F739C1" w:rsidRPr="003C04F1" w:rsidRDefault="008971E8" w:rsidP="007F1392">
      <w:pPr>
        <w:pStyle w:val="TableNo"/>
        <w:spacing w:before="360"/>
      </w:pPr>
      <w:r w:rsidRPr="003C04F1">
        <w:t xml:space="preserve">TABLE  </w:t>
      </w:r>
      <w:r w:rsidRPr="003C04F1">
        <w:rPr>
          <w:b/>
          <w:bCs/>
        </w:rPr>
        <w:t>21-2</w:t>
      </w:r>
      <w:r w:rsidRPr="003C04F1">
        <w:rPr>
          <w:sz w:val="16"/>
          <w:szCs w:val="16"/>
        </w:rPr>
        <w:t>  </w:t>
      </w:r>
      <w:proofErr w:type="gramStart"/>
      <w:r w:rsidRPr="003C04F1">
        <w:rPr>
          <w:sz w:val="16"/>
          <w:szCs w:val="16"/>
        </w:rPr>
        <w:t>   (</w:t>
      </w:r>
      <w:proofErr w:type="gramEnd"/>
      <w:r w:rsidRPr="003C04F1">
        <w:rPr>
          <w:caps w:val="0"/>
          <w:sz w:val="16"/>
          <w:szCs w:val="16"/>
        </w:rPr>
        <w:t>Rev</w:t>
      </w:r>
      <w:r w:rsidRPr="003C04F1">
        <w:rPr>
          <w:sz w:val="16"/>
          <w:szCs w:val="16"/>
        </w:rPr>
        <w:t>.WRC</w:t>
      </w:r>
      <w:r w:rsidRPr="003C04F1">
        <w:rPr>
          <w:sz w:val="16"/>
          <w:szCs w:val="16"/>
        </w:rPr>
        <w:noBreakHyphen/>
      </w:r>
      <w:del w:id="16" w:author="CEPT" w:date="2023-08-01T17:35:00Z">
        <w:r w:rsidRPr="003C04F1" w:rsidDel="00C140A0">
          <w:rPr>
            <w:sz w:val="16"/>
            <w:szCs w:val="16"/>
          </w:rPr>
          <w:delText>19</w:delText>
        </w:r>
      </w:del>
      <w:ins w:id="17" w:author="CEPT" w:date="2023-08-01T17:35:00Z">
        <w:r w:rsidR="00C140A0">
          <w:rPr>
            <w:sz w:val="16"/>
            <w:szCs w:val="16"/>
          </w:rPr>
          <w:t>23</w:t>
        </w:r>
      </w:ins>
      <w:r w:rsidRPr="003C04F1">
        <w:rPr>
          <w:sz w:val="16"/>
          <w:szCs w:val="16"/>
        </w:rPr>
        <w:t>)</w:t>
      </w:r>
    </w:p>
    <w:tbl>
      <w:tblPr>
        <w:tblW w:w="930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360"/>
        <w:gridCol w:w="2905"/>
        <w:gridCol w:w="2035"/>
      </w:tblGrid>
      <w:tr w:rsidR="007F1392" w:rsidRPr="003C04F1" w14:paraId="0E78AB03" w14:textId="77777777" w:rsidTr="00DE2A75">
        <w:trPr>
          <w:cantSplit/>
          <w:trHeight w:val="20"/>
          <w:jc w:val="center"/>
        </w:trPr>
        <w:tc>
          <w:tcPr>
            <w:tcW w:w="4360" w:type="dxa"/>
            <w:tcBorders>
              <w:top w:val="single" w:sz="4" w:space="0" w:color="auto"/>
              <w:left w:val="single" w:sz="4" w:space="0" w:color="auto"/>
              <w:bottom w:val="single" w:sz="4" w:space="0" w:color="auto"/>
              <w:right w:val="single" w:sz="4" w:space="0" w:color="auto"/>
            </w:tcBorders>
            <w:vAlign w:val="center"/>
            <w:hideMark/>
          </w:tcPr>
          <w:p w14:paraId="557C06E7" w14:textId="77777777" w:rsidR="00F739C1" w:rsidRPr="003C04F1" w:rsidRDefault="008971E8" w:rsidP="007F1392">
            <w:pPr>
              <w:pStyle w:val="Tablehead"/>
            </w:pPr>
            <w:r w:rsidRPr="003C04F1">
              <w:t>Frequency band</w:t>
            </w:r>
          </w:p>
        </w:tc>
        <w:tc>
          <w:tcPr>
            <w:tcW w:w="2905" w:type="dxa"/>
            <w:tcBorders>
              <w:top w:val="single" w:sz="4" w:space="0" w:color="auto"/>
              <w:left w:val="single" w:sz="4" w:space="0" w:color="auto"/>
              <w:bottom w:val="single" w:sz="4" w:space="0" w:color="auto"/>
              <w:right w:val="single" w:sz="4" w:space="0" w:color="auto"/>
            </w:tcBorders>
            <w:vAlign w:val="center"/>
            <w:hideMark/>
          </w:tcPr>
          <w:p w14:paraId="1221AC0E" w14:textId="77777777" w:rsidR="00F739C1" w:rsidRPr="003C04F1" w:rsidRDefault="008971E8" w:rsidP="007F1392">
            <w:pPr>
              <w:pStyle w:val="Tablehead"/>
            </w:pPr>
            <w:r w:rsidRPr="003C04F1">
              <w:t>Service</w:t>
            </w:r>
          </w:p>
        </w:tc>
        <w:tc>
          <w:tcPr>
            <w:tcW w:w="2035" w:type="dxa"/>
            <w:tcBorders>
              <w:top w:val="single" w:sz="4" w:space="0" w:color="auto"/>
              <w:left w:val="single" w:sz="4" w:space="0" w:color="auto"/>
              <w:bottom w:val="single" w:sz="4" w:space="0" w:color="auto"/>
              <w:right w:val="single" w:sz="4" w:space="0" w:color="auto"/>
            </w:tcBorders>
            <w:hideMark/>
          </w:tcPr>
          <w:p w14:paraId="30D24A49" w14:textId="77777777" w:rsidR="00F739C1" w:rsidRPr="003C04F1" w:rsidRDefault="008971E8" w:rsidP="007F1392">
            <w:pPr>
              <w:pStyle w:val="Tablehead"/>
            </w:pPr>
            <w:r w:rsidRPr="003C04F1">
              <w:t>Limit as specified</w:t>
            </w:r>
            <w:r w:rsidRPr="003C04F1">
              <w:br/>
              <w:t>in Nos.</w:t>
            </w:r>
          </w:p>
        </w:tc>
      </w:tr>
      <w:tr w:rsidR="007F1392" w:rsidRPr="003C04F1" w14:paraId="6062E550" w14:textId="77777777" w:rsidTr="00DE2A75">
        <w:trPr>
          <w:cantSplit/>
          <w:trHeight w:val="20"/>
          <w:jc w:val="center"/>
        </w:trPr>
        <w:tc>
          <w:tcPr>
            <w:tcW w:w="4360" w:type="dxa"/>
            <w:tcBorders>
              <w:top w:val="single" w:sz="4" w:space="0" w:color="auto"/>
              <w:left w:val="single" w:sz="6" w:space="0" w:color="auto"/>
              <w:bottom w:val="single" w:sz="4" w:space="0" w:color="auto"/>
              <w:right w:val="single" w:sz="6" w:space="0" w:color="auto"/>
            </w:tcBorders>
            <w:hideMark/>
          </w:tcPr>
          <w:p w14:paraId="4645596C" w14:textId="25C6E6C0" w:rsidR="00F739C1" w:rsidRPr="003C04F1" w:rsidRDefault="00C140A0" w:rsidP="00B20BCC">
            <w:pPr>
              <w:pStyle w:val="Tabletext"/>
            </w:pPr>
            <w:r>
              <w:t>…</w:t>
            </w:r>
          </w:p>
        </w:tc>
        <w:tc>
          <w:tcPr>
            <w:tcW w:w="2905" w:type="dxa"/>
            <w:tcBorders>
              <w:top w:val="single" w:sz="4" w:space="0" w:color="auto"/>
              <w:left w:val="single" w:sz="6" w:space="0" w:color="auto"/>
              <w:bottom w:val="single" w:sz="4" w:space="0" w:color="auto"/>
              <w:right w:val="single" w:sz="6" w:space="0" w:color="auto"/>
            </w:tcBorders>
            <w:hideMark/>
          </w:tcPr>
          <w:p w14:paraId="6D845B13" w14:textId="0F76EAB9" w:rsidR="00F739C1" w:rsidRPr="003C04F1" w:rsidRDefault="00C140A0" w:rsidP="00B20BCC">
            <w:pPr>
              <w:pStyle w:val="Tabletext"/>
            </w:pPr>
            <w:r>
              <w:t>…</w:t>
            </w:r>
          </w:p>
        </w:tc>
        <w:tc>
          <w:tcPr>
            <w:tcW w:w="2035" w:type="dxa"/>
            <w:tcBorders>
              <w:top w:val="single" w:sz="4" w:space="0" w:color="auto"/>
              <w:left w:val="single" w:sz="6" w:space="0" w:color="auto"/>
              <w:bottom w:val="single" w:sz="4" w:space="0" w:color="auto"/>
              <w:right w:val="single" w:sz="6" w:space="0" w:color="auto"/>
            </w:tcBorders>
            <w:hideMark/>
          </w:tcPr>
          <w:p w14:paraId="09A6D5C0" w14:textId="6078376F" w:rsidR="00F739C1" w:rsidRPr="003C04F1" w:rsidRDefault="00C140A0" w:rsidP="00B20BCC">
            <w:pPr>
              <w:pStyle w:val="Tabletext"/>
            </w:pPr>
            <w:r>
              <w:rPr>
                <w:rStyle w:val="ArtrefBold1"/>
              </w:rPr>
              <w:t>…</w:t>
            </w:r>
          </w:p>
        </w:tc>
      </w:tr>
      <w:tr w:rsidR="007F1392" w:rsidRPr="003C04F1" w14:paraId="71821D2E" w14:textId="77777777" w:rsidTr="00DE2A75">
        <w:trPr>
          <w:cantSplit/>
          <w:trHeight w:val="20"/>
          <w:jc w:val="center"/>
        </w:trPr>
        <w:tc>
          <w:tcPr>
            <w:tcW w:w="4360" w:type="dxa"/>
            <w:tcBorders>
              <w:top w:val="single" w:sz="4" w:space="0" w:color="auto"/>
              <w:left w:val="single" w:sz="6" w:space="0" w:color="auto"/>
              <w:bottom w:val="single" w:sz="4" w:space="0" w:color="auto"/>
              <w:right w:val="single" w:sz="6" w:space="0" w:color="auto"/>
            </w:tcBorders>
            <w:hideMark/>
          </w:tcPr>
          <w:p w14:paraId="19AD42EE" w14:textId="20CA557F" w:rsidR="00F739C1" w:rsidRPr="003C04F1" w:rsidRDefault="008971E8" w:rsidP="00B20BCC">
            <w:pPr>
              <w:pStyle w:val="Tabletext"/>
            </w:pPr>
            <w:r w:rsidRPr="003C04F1">
              <w:t>17.7-18.4 GHz</w:t>
            </w:r>
            <w:r w:rsidRPr="003C04F1">
              <w:br/>
              <w:t>18.6-18.8 GHz</w:t>
            </w:r>
            <w:r w:rsidRPr="003C04F1">
              <w:br/>
              <w:t>19.3-19.7 GHz</w:t>
            </w:r>
            <w:r w:rsidRPr="003C04F1">
              <w:br/>
              <w:t>22.55-23.55 GHz</w:t>
            </w:r>
            <w:r w:rsidRPr="003C04F1">
              <w:br/>
              <w:t>24.45-</w:t>
            </w:r>
            <w:del w:id="18" w:author="CEPT" w:date="2023-08-01T17:36:00Z">
              <w:r w:rsidRPr="003C04F1" w:rsidDel="00C140A0">
                <w:delText>24.75 GHz (Regions 1 and 3)</w:delText>
              </w:r>
              <w:r w:rsidRPr="003C04F1" w:rsidDel="00C140A0">
                <w:br/>
                <w:delText>24.75-25.25 GHz (Region 3)</w:delText>
              </w:r>
              <w:r w:rsidRPr="003C04F1" w:rsidDel="00C140A0">
                <w:br/>
                <w:delText>25.25</w:delText>
              </w:r>
            </w:del>
            <w:r w:rsidRPr="003C04F1">
              <w:t>-29.5 GHz</w:t>
            </w:r>
          </w:p>
        </w:tc>
        <w:tc>
          <w:tcPr>
            <w:tcW w:w="2905" w:type="dxa"/>
            <w:tcBorders>
              <w:top w:val="single" w:sz="4" w:space="0" w:color="auto"/>
              <w:left w:val="single" w:sz="6" w:space="0" w:color="auto"/>
              <w:bottom w:val="single" w:sz="4" w:space="0" w:color="auto"/>
              <w:right w:val="single" w:sz="6" w:space="0" w:color="auto"/>
            </w:tcBorders>
            <w:hideMark/>
          </w:tcPr>
          <w:p w14:paraId="26ED6EA4" w14:textId="77777777" w:rsidR="00F739C1" w:rsidRPr="003C04F1" w:rsidRDefault="008971E8" w:rsidP="00B20BCC">
            <w:pPr>
              <w:pStyle w:val="Tabletext"/>
            </w:pPr>
            <w:r w:rsidRPr="003C04F1">
              <w:t>Fixed-satellite</w:t>
            </w:r>
            <w:r w:rsidRPr="003C04F1">
              <w:br/>
              <w:t>Earth exploration-satellite</w:t>
            </w:r>
            <w:r w:rsidRPr="003C04F1">
              <w:br/>
              <w:t>Space research</w:t>
            </w:r>
            <w:r w:rsidRPr="003C04F1">
              <w:br/>
              <w:t>Inter-satellite</w:t>
            </w:r>
          </w:p>
        </w:tc>
        <w:tc>
          <w:tcPr>
            <w:tcW w:w="2035" w:type="dxa"/>
            <w:tcBorders>
              <w:top w:val="single" w:sz="4" w:space="0" w:color="auto"/>
              <w:left w:val="single" w:sz="6" w:space="0" w:color="auto"/>
              <w:bottom w:val="single" w:sz="4" w:space="0" w:color="auto"/>
              <w:right w:val="single" w:sz="6" w:space="0" w:color="auto"/>
            </w:tcBorders>
            <w:hideMark/>
          </w:tcPr>
          <w:p w14:paraId="7DBA5CAC" w14:textId="121434DE" w:rsidR="00F739C1" w:rsidRPr="003C04F1" w:rsidRDefault="008971E8" w:rsidP="00B20BCC">
            <w:pPr>
              <w:pStyle w:val="Tabletext"/>
              <w:rPr>
                <w:b/>
                <w:bCs/>
              </w:rPr>
            </w:pPr>
            <w:r w:rsidRPr="003C04F1">
              <w:rPr>
                <w:rStyle w:val="ArtrefBold0"/>
                <w:bCs/>
              </w:rPr>
              <w:t>21.2</w:t>
            </w:r>
            <w:r w:rsidRPr="003C04F1">
              <w:rPr>
                <w:b/>
                <w:bCs/>
              </w:rPr>
              <w:t xml:space="preserve">, </w:t>
            </w:r>
            <w:r w:rsidRPr="003C04F1">
              <w:rPr>
                <w:rStyle w:val="ArtrefBold0"/>
                <w:bCs/>
              </w:rPr>
              <w:t>21.3</w:t>
            </w:r>
            <w:r w:rsidRPr="003C04F1">
              <w:rPr>
                <w:b/>
                <w:bCs/>
              </w:rPr>
              <w:t xml:space="preserve">, </w:t>
            </w:r>
            <w:r w:rsidRPr="003C04F1">
              <w:rPr>
                <w:rStyle w:val="ArtrefBold0"/>
                <w:bCs/>
              </w:rPr>
              <w:t>21.5</w:t>
            </w:r>
            <w:ins w:id="19" w:author="CEPT" w:date="2023-08-01T17:36:00Z">
              <w:r w:rsidR="00C140A0" w:rsidRPr="003C04F1">
                <w:rPr>
                  <w:b/>
                  <w:bCs/>
                </w:rPr>
                <w:t>,</w:t>
              </w:r>
            </w:ins>
            <w:r w:rsidRPr="003C04F1">
              <w:rPr>
                <w:rStyle w:val="Artref"/>
                <w:b/>
                <w:bCs/>
              </w:rPr>
              <w:t xml:space="preserve"> </w:t>
            </w:r>
            <w:r w:rsidRPr="003C04F1">
              <w:rPr>
                <w:rStyle w:val="Artref"/>
                <w:b/>
                <w:bCs/>
              </w:rPr>
              <w:br/>
            </w:r>
            <w:ins w:id="20" w:author="CEPT" w:date="2023-08-01T17:36:00Z">
              <w:r w:rsidR="00C140A0" w:rsidRPr="003C04F1">
                <w:rPr>
                  <w:rStyle w:val="ArtrefBold0"/>
                  <w:bCs/>
                </w:rPr>
                <w:t>21.5A</w:t>
              </w:r>
              <w:r w:rsidR="00C140A0" w:rsidRPr="003C04F1">
                <w:t xml:space="preserve"> </w:t>
              </w:r>
            </w:ins>
            <w:r w:rsidRPr="003C04F1">
              <w:t>and</w:t>
            </w:r>
            <w:r w:rsidRPr="003C04F1">
              <w:rPr>
                <w:b/>
                <w:bCs/>
              </w:rPr>
              <w:t xml:space="preserve"> </w:t>
            </w:r>
            <w:r w:rsidRPr="003C04F1">
              <w:rPr>
                <w:rStyle w:val="ArtrefBold0"/>
                <w:bCs/>
              </w:rPr>
              <w:t>21.</w:t>
            </w:r>
            <w:del w:id="21" w:author="CEPT" w:date="2023-08-01T17:37:00Z">
              <w:r w:rsidRPr="003C04F1" w:rsidDel="00C140A0">
                <w:rPr>
                  <w:rStyle w:val="ArtrefBold0"/>
                  <w:bCs/>
                </w:rPr>
                <w:delText>5A</w:delText>
              </w:r>
            </w:del>
            <w:ins w:id="22" w:author="CEPT" w:date="2023-08-01T17:37:00Z">
              <w:r w:rsidR="00C140A0" w:rsidRPr="003C04F1">
                <w:rPr>
                  <w:rStyle w:val="ArtrefBold0"/>
                  <w:bCs/>
                </w:rPr>
                <w:t>5</w:t>
              </w:r>
              <w:r w:rsidR="00C140A0">
                <w:rPr>
                  <w:rStyle w:val="ArtrefBold0"/>
                  <w:bCs/>
                </w:rPr>
                <w:t>B</w:t>
              </w:r>
            </w:ins>
          </w:p>
        </w:tc>
      </w:tr>
    </w:tbl>
    <w:p w14:paraId="27A660BA" w14:textId="0A1DA182" w:rsidR="00D94531" w:rsidRDefault="00D94531">
      <w:pPr>
        <w:pStyle w:val="Reasons"/>
      </w:pPr>
    </w:p>
    <w:sectPr w:rsidR="00D94531">
      <w:headerReference w:type="default" r:id="rId18"/>
      <w:footerReference w:type="even" r:id="rId19"/>
      <w:footerReference w:type="default" r:id="rId20"/>
      <w:type w:val="oddPage"/>
      <w:pgSz w:w="11907" w:h="16840" w:code="9"/>
      <w:pgMar w:top="1418"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061A4" w14:textId="77777777" w:rsidR="00F56917" w:rsidRDefault="00F56917">
      <w:r>
        <w:separator/>
      </w:r>
    </w:p>
  </w:endnote>
  <w:endnote w:type="continuationSeparator" w:id="0">
    <w:p w14:paraId="3EB75FA1" w14:textId="77777777" w:rsidR="00F56917" w:rsidRDefault="00F56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34C78" w14:textId="77777777" w:rsidR="00E45D05" w:rsidRDefault="00E45D05">
    <w:pPr>
      <w:framePr w:wrap="around" w:vAnchor="text" w:hAnchor="margin" w:xAlign="right" w:y="1"/>
    </w:pPr>
    <w:r>
      <w:fldChar w:fldCharType="begin"/>
    </w:r>
    <w:r>
      <w:instrText xml:space="preserve">PAGE  </w:instrText>
    </w:r>
    <w:r>
      <w:fldChar w:fldCharType="end"/>
    </w:r>
  </w:p>
  <w:p w14:paraId="341974BB" w14:textId="24417F96"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077517">
      <w:rPr>
        <w:noProof/>
      </w:rPr>
      <w:t>21.09.23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8C337"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905EC" w14:textId="77777777" w:rsidR="00F56917" w:rsidRDefault="00F56917">
      <w:r>
        <w:rPr>
          <w:b/>
        </w:rPr>
        <w:t>_______________</w:t>
      </w:r>
    </w:p>
  </w:footnote>
  <w:footnote w:type="continuationSeparator" w:id="0">
    <w:p w14:paraId="081E005C" w14:textId="77777777" w:rsidR="00F56917" w:rsidRDefault="00F56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146F3"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540BA5C1" w14:textId="77777777" w:rsidR="00A066F1" w:rsidRPr="00A066F1" w:rsidRDefault="00BC75DE" w:rsidP="00241FA2">
    <w:pPr>
      <w:pStyle w:val="En-tte"/>
    </w:pPr>
    <w:r>
      <w:t>WRC</w:t>
    </w:r>
    <w:r w:rsidR="006D70B0">
      <w:t>23</w:t>
    </w:r>
    <w:r w:rsidR="00A066F1">
      <w:t>/</w:t>
    </w:r>
    <w:bookmarkStart w:id="23" w:name="OLE_LINK1"/>
    <w:bookmarkStart w:id="24" w:name="OLE_LINK2"/>
    <w:bookmarkStart w:id="25" w:name="OLE_LINK3"/>
    <w:r w:rsidR="00EB55C6">
      <w:t>5275(Add.24)</w:t>
    </w:r>
    <w:bookmarkEnd w:id="23"/>
    <w:bookmarkEnd w:id="24"/>
    <w:bookmarkEnd w:id="25"/>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154413F4"/>
    <w:multiLevelType w:val="hybridMultilevel"/>
    <w:tmpl w:val="EEAA99FA"/>
    <w:lvl w:ilvl="0" w:tplc="347CCB32">
      <w:numFmt w:val="bullet"/>
      <w:lvlText w:val="•"/>
      <w:lvlJc w:val="left"/>
      <w:pPr>
        <w:ind w:left="1490" w:hanging="113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74F1005F"/>
    <w:multiLevelType w:val="hybridMultilevel"/>
    <w:tmpl w:val="D23861D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3"/>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PT">
    <w15:presenceInfo w15:providerId="None" w15:userId="CEP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517"/>
    <w:rsid w:val="0007795D"/>
    <w:rsid w:val="00086491"/>
    <w:rsid w:val="00091346"/>
    <w:rsid w:val="0009706C"/>
    <w:rsid w:val="000D154B"/>
    <w:rsid w:val="000D2DAF"/>
    <w:rsid w:val="000E463E"/>
    <w:rsid w:val="000F73FF"/>
    <w:rsid w:val="00114CF7"/>
    <w:rsid w:val="00116C7A"/>
    <w:rsid w:val="00123B68"/>
    <w:rsid w:val="00126F2E"/>
    <w:rsid w:val="00137B74"/>
    <w:rsid w:val="00146F6F"/>
    <w:rsid w:val="00161F26"/>
    <w:rsid w:val="00182DB8"/>
    <w:rsid w:val="00187BD9"/>
    <w:rsid w:val="00190B55"/>
    <w:rsid w:val="001C3B5F"/>
    <w:rsid w:val="001D058F"/>
    <w:rsid w:val="002009EA"/>
    <w:rsid w:val="00202756"/>
    <w:rsid w:val="00202CA0"/>
    <w:rsid w:val="00216B6D"/>
    <w:rsid w:val="0022757F"/>
    <w:rsid w:val="00241FA2"/>
    <w:rsid w:val="00256DC7"/>
    <w:rsid w:val="00271316"/>
    <w:rsid w:val="002B349C"/>
    <w:rsid w:val="002D58BE"/>
    <w:rsid w:val="002F4747"/>
    <w:rsid w:val="00302605"/>
    <w:rsid w:val="00361B37"/>
    <w:rsid w:val="00377BD3"/>
    <w:rsid w:val="00380EA2"/>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C00F5"/>
    <w:rsid w:val="004D26EA"/>
    <w:rsid w:val="004D2BFB"/>
    <w:rsid w:val="004D5D5C"/>
    <w:rsid w:val="004F18B0"/>
    <w:rsid w:val="004F3DC0"/>
    <w:rsid w:val="0050139F"/>
    <w:rsid w:val="0054227E"/>
    <w:rsid w:val="0055140B"/>
    <w:rsid w:val="00573D27"/>
    <w:rsid w:val="005861D7"/>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D70B0"/>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96E56"/>
    <w:rsid w:val="008971E8"/>
    <w:rsid w:val="008B43F2"/>
    <w:rsid w:val="008B6CFF"/>
    <w:rsid w:val="00905CF2"/>
    <w:rsid w:val="009274B4"/>
    <w:rsid w:val="00934EA2"/>
    <w:rsid w:val="00944A5C"/>
    <w:rsid w:val="00952A66"/>
    <w:rsid w:val="009B1EA1"/>
    <w:rsid w:val="009B7C9A"/>
    <w:rsid w:val="009C56E5"/>
    <w:rsid w:val="009C7716"/>
    <w:rsid w:val="009E5FC8"/>
    <w:rsid w:val="009E687A"/>
    <w:rsid w:val="009F236F"/>
    <w:rsid w:val="00A03AC7"/>
    <w:rsid w:val="00A066F1"/>
    <w:rsid w:val="00A141AF"/>
    <w:rsid w:val="00A16D29"/>
    <w:rsid w:val="00A30305"/>
    <w:rsid w:val="00A31D2D"/>
    <w:rsid w:val="00A4600A"/>
    <w:rsid w:val="00A538A6"/>
    <w:rsid w:val="00A54C25"/>
    <w:rsid w:val="00A710E7"/>
    <w:rsid w:val="00A7372E"/>
    <w:rsid w:val="00A80F82"/>
    <w:rsid w:val="00A81FEC"/>
    <w:rsid w:val="00A8284C"/>
    <w:rsid w:val="00A93B85"/>
    <w:rsid w:val="00AA0B18"/>
    <w:rsid w:val="00AA3C65"/>
    <w:rsid w:val="00AA666F"/>
    <w:rsid w:val="00AD7914"/>
    <w:rsid w:val="00AE514B"/>
    <w:rsid w:val="00B40888"/>
    <w:rsid w:val="00B639E9"/>
    <w:rsid w:val="00B678C9"/>
    <w:rsid w:val="00B817CD"/>
    <w:rsid w:val="00B81A7D"/>
    <w:rsid w:val="00B91EF7"/>
    <w:rsid w:val="00B94AD0"/>
    <w:rsid w:val="00BB3A95"/>
    <w:rsid w:val="00BC75DE"/>
    <w:rsid w:val="00BD5C22"/>
    <w:rsid w:val="00BD6CCE"/>
    <w:rsid w:val="00C0018F"/>
    <w:rsid w:val="00C140A0"/>
    <w:rsid w:val="00C16A5A"/>
    <w:rsid w:val="00C20466"/>
    <w:rsid w:val="00C214ED"/>
    <w:rsid w:val="00C234E6"/>
    <w:rsid w:val="00C324A8"/>
    <w:rsid w:val="00C54517"/>
    <w:rsid w:val="00C567C7"/>
    <w:rsid w:val="00C56F70"/>
    <w:rsid w:val="00C57B91"/>
    <w:rsid w:val="00C64CD8"/>
    <w:rsid w:val="00C75D3C"/>
    <w:rsid w:val="00C82695"/>
    <w:rsid w:val="00C97C68"/>
    <w:rsid w:val="00CA1A47"/>
    <w:rsid w:val="00CA3DFC"/>
    <w:rsid w:val="00CB431F"/>
    <w:rsid w:val="00CB44E5"/>
    <w:rsid w:val="00CB4E00"/>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4531"/>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0812"/>
    <w:rsid w:val="00EB54B2"/>
    <w:rsid w:val="00EB55C6"/>
    <w:rsid w:val="00EF1932"/>
    <w:rsid w:val="00EF71B6"/>
    <w:rsid w:val="00F02766"/>
    <w:rsid w:val="00F05BD4"/>
    <w:rsid w:val="00F06473"/>
    <w:rsid w:val="00F320AA"/>
    <w:rsid w:val="00F56917"/>
    <w:rsid w:val="00F6155B"/>
    <w:rsid w:val="00F65C19"/>
    <w:rsid w:val="00F739C1"/>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9BA98B"/>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character" w:customStyle="1" w:styleId="ApprefBold">
    <w:name w:val="App_ref +  Bold"/>
    <w:basedOn w:val="Policepardfaut"/>
    <w:rsid w:val="009B463A"/>
    <w:rPr>
      <w:b/>
      <w:color w:val="auto"/>
    </w:rPr>
  </w:style>
  <w:style w:type="character" w:customStyle="1" w:styleId="ArtrefBold1">
    <w:name w:val="Art_ref + Bold1"/>
    <w:basedOn w:val="Artref"/>
    <w:rsid w:val="005045BB"/>
    <w:rPr>
      <w:b/>
      <w:bCs/>
      <w:color w:val="auto"/>
    </w:rPr>
  </w:style>
  <w:style w:type="character" w:customStyle="1" w:styleId="ArtrefBold">
    <w:name w:val="Art_ref + Bold"/>
    <w:basedOn w:val="Artref"/>
    <w:rsid w:val="009B463A"/>
    <w:rPr>
      <w:b/>
      <w:bCs/>
      <w:color w:val="auto"/>
    </w:rPr>
  </w:style>
  <w:style w:type="character" w:customStyle="1" w:styleId="ArtrefBold0">
    <w:name w:val="Art_ref +  Bold"/>
    <w:basedOn w:val="Artref"/>
    <w:rsid w:val="009B463A"/>
    <w:rPr>
      <w:b/>
      <w:color w:val="auto"/>
    </w:rPr>
  </w:style>
  <w:style w:type="character" w:styleId="Lienhypertexte">
    <w:name w:val="Hyperlink"/>
    <w:aliases w:val="ECC Hyperlink,超级链接,CEO_Hyperlink"/>
    <w:basedOn w:val="Policepardfaut"/>
    <w:uiPriority w:val="99"/>
    <w:rsid w:val="00C140A0"/>
    <w:rPr>
      <w:color w:val="0000FF" w:themeColor="hyperlink"/>
      <w:u w:val="single"/>
    </w:rPr>
  </w:style>
  <w:style w:type="paragraph" w:styleId="Paragraphedeliste">
    <w:name w:val="List Paragraph"/>
    <w:basedOn w:val="Normal"/>
    <w:uiPriority w:val="34"/>
    <w:qFormat/>
    <w:rsid w:val="00C140A0"/>
    <w:pPr>
      <w:ind w:left="720"/>
      <w:contextualSpacing/>
    </w:pPr>
  </w:style>
  <w:style w:type="character" w:styleId="Marquedecommentaire">
    <w:name w:val="annotation reference"/>
    <w:basedOn w:val="Policepardfaut"/>
    <w:semiHidden/>
    <w:unhideWhenUsed/>
    <w:rsid w:val="00C140A0"/>
    <w:rPr>
      <w:sz w:val="16"/>
      <w:szCs w:val="16"/>
    </w:rPr>
  </w:style>
  <w:style w:type="paragraph" w:styleId="Commentaire">
    <w:name w:val="annotation text"/>
    <w:basedOn w:val="Normal"/>
    <w:link w:val="CommentaireCar"/>
    <w:unhideWhenUsed/>
    <w:rsid w:val="00C140A0"/>
    <w:rPr>
      <w:sz w:val="20"/>
    </w:rPr>
  </w:style>
  <w:style w:type="character" w:customStyle="1" w:styleId="CommentaireCar">
    <w:name w:val="Commentaire Car"/>
    <w:basedOn w:val="Policepardfaut"/>
    <w:link w:val="Commentaire"/>
    <w:rsid w:val="00C140A0"/>
    <w:rPr>
      <w:rFonts w:ascii="Times New Roman" w:hAnsi="Times New Roman"/>
      <w:lang w:val="en-GB" w:eastAsia="en-US"/>
    </w:rPr>
  </w:style>
  <w:style w:type="paragraph" w:styleId="Rvision">
    <w:name w:val="Revision"/>
    <w:hidden/>
    <w:uiPriority w:val="99"/>
    <w:semiHidden/>
    <w:rsid w:val="00C140A0"/>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53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itu.int/md/R19-WP5D-C-0407/en" TargetMode="External"/><Relationship Id="rId2" Type="http://schemas.openxmlformats.org/officeDocument/2006/relationships/customXml" Target="../customXml/item2.xml"/><Relationship Id="rId16" Type="http://schemas.openxmlformats.org/officeDocument/2006/relationships/hyperlink" Target="https://www.itu.int/md/R00-CA-CIR-0251/e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itu.int/md/R16-WRC19-C-0573/en"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tu.int/md/R16-WRC19-C-0550/en"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R23-WRC23-C-5275!A24!MSW-E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915260-D1E1-40A8-A7E3-8E57AC083FA3}">
  <ds:schemaRefs>
    <ds:schemaRef ds:uri="http://schemas.openxmlformats.org/officeDocument/2006/bibliography"/>
  </ds:schemaRefs>
</ds:datastoreItem>
</file>

<file path=customXml/itemProps2.xml><?xml version="1.0" encoding="utf-8"?>
<ds:datastoreItem xmlns:ds="http://schemas.openxmlformats.org/officeDocument/2006/customXml" ds:itemID="{3A02C14C-2462-44F7-8B18-E60CE79D54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9ADF71-8F91-4CAD-A096-306B2D212AA1}">
  <ds:schemaRefs>
    <ds:schemaRef ds:uri="http://schemas.microsoft.com/sharepoint/events"/>
  </ds:schemaRefs>
</ds:datastoreItem>
</file>

<file path=customXml/itemProps4.xml><?xml version="1.0" encoding="utf-8"?>
<ds:datastoreItem xmlns:ds="http://schemas.openxmlformats.org/officeDocument/2006/customXml" ds:itemID="{85E515CC-5038-4F08-A618-9E65ACB315AC}">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9B5D9932-3269-4C07-830B-A22B6CDF82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842</Words>
  <Characters>4671</Characters>
  <Application>Microsoft Office Word</Application>
  <DocSecurity>0</DocSecurity>
  <Lines>38</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R23-WRC23-C-5275!A24!MSW-E</vt:lpstr>
      <vt:lpstr>R23-WRC23-C-5275!A24!MSW-E</vt:lpstr>
    </vt:vector>
  </TitlesOfParts>
  <Manager>General Secretariat - Pool</Manager>
  <Company>International Telecommunication Union (ITU)</Company>
  <LinksUpToDate>false</LinksUpToDate>
  <CharactersWithSpaces>5502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R23-WRC23-C-5275!A24!MSW-E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2023-09-26T07:30:00Z</dcterms:created>
  <dcterms:modified xsi:type="dcterms:W3CDTF">2023-09-26T07:30:00Z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etDate">
    <vt:lpwstr>2023-09-20T15:34:31Z</vt:lpwstr>
  </property>
  <property fmtid="{D5CDD505-2E9C-101B-9397-08002B2CF9AE}" pid="13" name="MSIP_Label_5a50d26f-5c2c-4137-8396-1b24eb24286c_Method">
    <vt:lpwstr>Privileged</vt:lpwstr>
  </property>
  <property fmtid="{D5CDD505-2E9C-101B-9397-08002B2CF9AE}" pid="14" name="MSIP_Label_5a50d26f-5c2c-4137-8396-1b24eb24286c_Name">
    <vt:lpwstr>5a50d26f-5c2c-4137-8396-1b24eb24286c</vt:lpwstr>
  </property>
  <property fmtid="{D5CDD505-2E9C-101B-9397-08002B2CF9AE}" pid="15" name="MSIP_Label_5a50d26f-5c2c-4137-8396-1b24eb24286c_SiteId">
    <vt:lpwstr>0af648de-310c-4068-8ae4-f9418bae24cc</vt:lpwstr>
  </property>
  <property fmtid="{D5CDD505-2E9C-101B-9397-08002B2CF9AE}" pid="16" name="MSIP_Label_5a50d26f-5c2c-4137-8396-1b24eb24286c_ActionId">
    <vt:lpwstr>b9a4a2aa-e2bf-4cc6-a295-b532c32c13e7</vt:lpwstr>
  </property>
  <property fmtid="{D5CDD505-2E9C-101B-9397-08002B2CF9AE}" pid="17" name="MSIP_Label_5a50d26f-5c2c-4137-8396-1b24eb24286c_ContentBits">
    <vt:lpwstr>0</vt:lpwstr>
  </property>
</Properties>
</file>